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000000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06B4DA36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6323F2FA">
            <wp:extent cx="2839930" cy="854710"/>
            <wp:effectExtent l="0" t="0" r="0" b="254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F49571A" w14:textId="77777777" w:rsidR="00E124F4" w:rsidRDefault="00E124F4" w:rsidP="00E124F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FINANCIAL MATH &amp; ANALYSIS CONCEPTS</w:t>
      </w:r>
    </w:p>
    <w:p w14:paraId="4943E367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943E368" w14:textId="725D638A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E124F4" w:rsidRPr="00E124F4">
        <w:rPr>
          <w:rFonts w:ascii="Times New Roman" w:hAnsi="Times New Roman" w:cs="Times New Roman"/>
          <w:sz w:val="72"/>
        </w:rPr>
        <w:t>190</w:t>
      </w:r>
      <w:r w:rsidRPr="00E124F4">
        <w:rPr>
          <w:rFonts w:ascii="Times New Roman" w:hAnsi="Times New Roman" w:cs="Times New Roman"/>
          <w:sz w:val="72"/>
        </w:rPr>
        <w:t>)</w:t>
      </w:r>
    </w:p>
    <w:p w14:paraId="4943E369" w14:textId="5D14A130" w:rsidR="001A2C02" w:rsidRPr="002816A0" w:rsidRDefault="00E124F4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D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4943E36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4CAE1A3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5753957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463EE21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334F9C67" w:rsidR="00A5393A" w:rsidRPr="00A5393A" w:rsidRDefault="0E7D6BAE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0" w:author="Guest User" w:date="2023-07-11T18:52:00Z">
              <w:r w:rsidRPr="0E7D6BA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 </w:t>
              </w:r>
            </w:ins>
            <w:r w:rsidRPr="0E7D6BAE">
              <w:rPr>
                <w:rFonts w:ascii="Times New Roman" w:eastAsia="Times New Roman" w:hAnsi="Times New Roman" w:cs="Times New Roman"/>
                <w:sz w:val="24"/>
                <w:szCs w:val="24"/>
              </w:rPr>
              <w:t>D 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360ADADA" w:rsidR="00A5393A" w:rsidRPr="00A5393A" w:rsidRDefault="0E7D6BAE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1" w:author="Guest User" w:date="2023-07-11T18:52:00Z">
              <w:r w:rsidRPr="0E7D6BA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E7D6BAE">
              <w:rPr>
                <w:rFonts w:ascii="Times New Roman" w:eastAsia="Times New Roman" w:hAnsi="Times New Roman" w:cs="Times New Roman"/>
                <w:sz w:val="24"/>
                <w:szCs w:val="24"/>
              </w:rPr>
              <w:t>B </w:t>
            </w:r>
          </w:p>
        </w:tc>
      </w:tr>
      <w:tr w:rsidR="00A5393A" w:rsidRPr="00A5393A" w14:paraId="0545BA51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0BC3D89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010C108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7101056E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3FA228F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46E3473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2FADE5E7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4B0AB8F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182EDA1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57482ECD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7566B3C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674D269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13E7125B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000B76D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15CEA68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5C53AE15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52D9F94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33D6846C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284AA79B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0F3D125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47A2E9BE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06EEFEFA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0FB5739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2E99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F2E80" w:rsidRPr="012E99A8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4FEDF4F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5E3D6C7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37FA74F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76DA8FF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6C35CE30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1E65379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39D330A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1D71453A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2C116C6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75FE832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0CA6D353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193E056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3FFA857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30ABB92C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00B543B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08DF5B3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2DAFAB02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44F2E24C" w:rsidR="00A5393A" w:rsidRPr="00581CB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C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 w:rsidRPr="00581C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581CB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CBA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7BB9E6F3" w:rsidR="00A5393A" w:rsidRPr="00581CB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C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124F4" w:rsidRPr="00581C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74E920A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34E06743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25DDE00E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23CBECBE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1FE638A1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4BE94297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EF9EDF3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5E17304F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14D1DC9D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14D0B804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3AA52CE7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5209338C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F653A9A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6DB86A77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460B6AC2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0AD89CC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56D93B2F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3F0B79B4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128A78D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66C05FE6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3648D771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6CC48E66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7D2BF4FC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237DD6DB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5EA21C68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1A62601C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2DA84A01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7AB2E866" w14:textId="77777777" w:rsidTr="0E7D6BAE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2A640EC6" w:rsidR="00B40E53" w:rsidRPr="00A5393A" w:rsidRDefault="00CF2E8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2E99A8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2C2BD5EA" w:rsidR="00B40E53" w:rsidRPr="00A5393A" w:rsidRDefault="00E124F4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C925" w14:textId="77777777" w:rsidR="00B26A87" w:rsidRDefault="00B26A87" w:rsidP="004E452E">
      <w:pPr>
        <w:spacing w:after="0" w:line="240" w:lineRule="auto"/>
      </w:pPr>
      <w:r>
        <w:separator/>
      </w:r>
    </w:p>
  </w:endnote>
  <w:endnote w:type="continuationSeparator" w:id="0">
    <w:p w14:paraId="230C9C2A" w14:textId="77777777" w:rsidR="00B26A87" w:rsidRDefault="00B26A87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0F8C25CE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C980B" w14:textId="77777777" w:rsidR="00B26A87" w:rsidRDefault="00B26A87" w:rsidP="004E452E">
      <w:pPr>
        <w:spacing w:after="0" w:line="240" w:lineRule="auto"/>
      </w:pPr>
      <w:r>
        <w:separator/>
      </w:r>
    </w:p>
  </w:footnote>
  <w:footnote w:type="continuationSeparator" w:id="0">
    <w:p w14:paraId="026CC1CC" w14:textId="77777777" w:rsidR="00B26A87" w:rsidRDefault="00B26A87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6EE1" w14:textId="77777777" w:rsidR="00E124F4" w:rsidRDefault="00E124F4" w:rsidP="00E124F4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FINANCIAL MATH &amp; ANALYSIS CONCEPTS</w:t>
    </w:r>
  </w:p>
  <w:p w14:paraId="59F07EA9" w14:textId="77777777" w:rsidR="00E124F4" w:rsidRPr="001A2C02" w:rsidRDefault="00E124F4" w:rsidP="00E124F4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 2024</w:t>
    </w:r>
  </w:p>
  <w:p w14:paraId="4943E38D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8716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8716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48166487">
    <w:abstractNumId w:val="1"/>
  </w:num>
  <w:num w:numId="2" w16cid:durableId="1989702556">
    <w:abstractNumId w:val="2"/>
  </w:num>
  <w:num w:numId="3" w16cid:durableId="48886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1834C7"/>
    <w:rsid w:val="001A2C02"/>
    <w:rsid w:val="001B7C3F"/>
    <w:rsid w:val="0023113E"/>
    <w:rsid w:val="002816A0"/>
    <w:rsid w:val="00306A08"/>
    <w:rsid w:val="00360E75"/>
    <w:rsid w:val="003946D9"/>
    <w:rsid w:val="003A2673"/>
    <w:rsid w:val="004E452E"/>
    <w:rsid w:val="005802FE"/>
    <w:rsid w:val="00581CBA"/>
    <w:rsid w:val="005A0D13"/>
    <w:rsid w:val="005A4F28"/>
    <w:rsid w:val="005B41EC"/>
    <w:rsid w:val="005D6F59"/>
    <w:rsid w:val="006C5DDB"/>
    <w:rsid w:val="006E7164"/>
    <w:rsid w:val="007448B7"/>
    <w:rsid w:val="0078716D"/>
    <w:rsid w:val="007C5EFB"/>
    <w:rsid w:val="008237D4"/>
    <w:rsid w:val="00933110"/>
    <w:rsid w:val="009479E2"/>
    <w:rsid w:val="00A313B8"/>
    <w:rsid w:val="00A5393A"/>
    <w:rsid w:val="00AB23DD"/>
    <w:rsid w:val="00AD4F36"/>
    <w:rsid w:val="00AE7C3B"/>
    <w:rsid w:val="00AF674E"/>
    <w:rsid w:val="00B26A87"/>
    <w:rsid w:val="00B40E53"/>
    <w:rsid w:val="00B53BA6"/>
    <w:rsid w:val="00BD03C7"/>
    <w:rsid w:val="00CF2E80"/>
    <w:rsid w:val="00D50076"/>
    <w:rsid w:val="00DA0496"/>
    <w:rsid w:val="00DB0844"/>
    <w:rsid w:val="00DE602A"/>
    <w:rsid w:val="00DF5D42"/>
    <w:rsid w:val="00DF7483"/>
    <w:rsid w:val="00E124F4"/>
    <w:rsid w:val="00E4624F"/>
    <w:rsid w:val="00E947AB"/>
    <w:rsid w:val="00F066AC"/>
    <w:rsid w:val="00F212DB"/>
    <w:rsid w:val="00F55945"/>
    <w:rsid w:val="00FC3E9A"/>
    <w:rsid w:val="00FE7BF7"/>
    <w:rsid w:val="00FF5550"/>
    <w:rsid w:val="012E99A8"/>
    <w:rsid w:val="0E7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paragraph" w:styleId="Revision">
    <w:name w:val="Revision"/>
    <w:hidden/>
    <w:uiPriority w:val="99"/>
    <w:semiHidden/>
    <w:rsid w:val="00CF2E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04DAEB2B-CF3C-4417-BC03-437D38740282}"/>
</file>

<file path=customXml/itemProps2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</Words>
  <Characters>452</Characters>
  <Application>Microsoft Office Word</Application>
  <DocSecurity>0</DocSecurity>
  <Lines>3</Lines>
  <Paragraphs>1</Paragraphs>
  <ScaleCrop>false</ScaleCrop>
  <Company>Maize USD266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4</cp:revision>
  <dcterms:created xsi:type="dcterms:W3CDTF">2023-08-17T20:39:00Z</dcterms:created>
  <dcterms:modified xsi:type="dcterms:W3CDTF">2023-08-17T21:12:00Z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3983600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